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DAB" w:rsidRPr="00767DE0" w:rsidRDefault="00AB5F1D" w:rsidP="00176D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учеников победителей и призеров </w:t>
      </w:r>
    </w:p>
    <w:p w:rsidR="00176DAB" w:rsidRPr="00767DE0" w:rsidRDefault="00176DAB" w:rsidP="00176DA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176DAB" w:rsidRDefault="00176DAB" w:rsidP="00B92C97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92C97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B92C9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B92C97">
        <w:rPr>
          <w:rFonts w:ascii="Times New Roman" w:hAnsi="Times New Roman" w:cs="Times New Roman"/>
          <w:sz w:val="24"/>
          <w:szCs w:val="24"/>
        </w:rPr>
        <w:t xml:space="preserve"> </w:t>
      </w:r>
      <w:r w:rsidR="00B92C97" w:rsidRPr="00C00E43">
        <w:rPr>
          <w:rFonts w:ascii="Times New Roman" w:hAnsi="Times New Roman"/>
          <w:sz w:val="24"/>
          <w:szCs w:val="24"/>
        </w:rPr>
        <w:t>Филология языкознания</w:t>
      </w:r>
      <w:proofErr w:type="gramStart"/>
      <w:ins w:id="0" w:author="н.русь" w:date="2020-12-12T09:33:00Z">
        <w:r w:rsidR="00B92C97" w:rsidRPr="00C00E43">
          <w:rPr>
            <w:rFonts w:ascii="Times New Roman" w:hAnsi="Times New Roman"/>
            <w:sz w:val="24"/>
            <w:szCs w:val="24"/>
          </w:rPr>
          <w:t xml:space="preserve"> </w:t>
        </w:r>
      </w:ins>
      <w:r w:rsidR="00B92C97" w:rsidRPr="00C00E43">
        <w:rPr>
          <w:rFonts w:ascii="Times New Roman" w:hAnsi="Times New Roman"/>
          <w:sz w:val="24"/>
          <w:szCs w:val="24"/>
        </w:rPr>
        <w:t>(.</w:t>
      </w:r>
      <w:proofErr w:type="gramEnd"/>
      <w:r w:rsidR="00B92C97" w:rsidRPr="00C00E43">
        <w:rPr>
          <w:rFonts w:ascii="Times New Roman" w:hAnsi="Times New Roman"/>
          <w:sz w:val="24"/>
          <w:szCs w:val="24"/>
        </w:rPr>
        <w:t>роль в воспитании и обучении личности  татарских, удмуртских, марийских  просветителей)</w:t>
      </w:r>
      <w:r w:rsidR="00B92C97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B92C97" w:rsidRPr="00C00E43" w:rsidRDefault="00B92C97" w:rsidP="00B92C97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Фёдорова Рамзия Гаптулхаевна, учитель татарского языка и литературы</w:t>
      </w:r>
      <w:r w:rsidRPr="005F63EF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высшей квалификационной категории 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89272467268, </w:t>
      </w:r>
      <w:r w:rsidRPr="00C00E43">
        <w:rPr>
          <w:rFonts w:ascii="Times New Roman" w:hAnsi="Times New Roman"/>
          <w:sz w:val="24"/>
          <w:szCs w:val="24"/>
        </w:rPr>
        <w:t>2326000315</w:t>
      </w:r>
      <w:hyperlink r:id="rId4" w:history="1">
        <w:r w:rsidR="00105550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B92C97" w:rsidRPr="00B92C97" w:rsidRDefault="00B92C97" w:rsidP="00B92C97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</w:p>
    <w:p w:rsidR="00B92C97" w:rsidRPr="00C00E43" w:rsidRDefault="00B92C97" w:rsidP="00B92C9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92C97" w:rsidRDefault="00B92C97" w:rsidP="00B92C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60"/>
        <w:gridCol w:w="1289"/>
        <w:gridCol w:w="1989"/>
        <w:gridCol w:w="3138"/>
        <w:gridCol w:w="990"/>
        <w:gridCol w:w="2325"/>
        <w:gridCol w:w="1770"/>
        <w:gridCol w:w="1483"/>
      </w:tblGrid>
      <w:tr w:rsidR="00AB5F1D" w:rsidTr="00AB5F1D">
        <w:trPr>
          <w:trHeight w:val="570"/>
        </w:trPr>
        <w:tc>
          <w:tcPr>
            <w:tcW w:w="445" w:type="dxa"/>
          </w:tcPr>
          <w:p w:rsidR="00AB5F1D" w:rsidRPr="00212B51" w:rsidRDefault="00AB5F1D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F1D" w:rsidRPr="00212B51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AB5F1D" w:rsidRPr="00212B51" w:rsidRDefault="00AB5F1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AB5F1D" w:rsidRPr="00212B51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AB5F1D" w:rsidRPr="00212B51" w:rsidRDefault="00AB5F1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AB5F1D" w:rsidRPr="00212B51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AB5F1D" w:rsidRPr="00212B51" w:rsidRDefault="00AB5F1D" w:rsidP="00212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AB5F1D" w:rsidRPr="00212B51" w:rsidRDefault="00AB5F1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</w:tcPr>
          <w:p w:rsidR="00AB5F1D" w:rsidRPr="00212B51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0" w:type="dxa"/>
          </w:tcPr>
          <w:p w:rsidR="00AB5F1D" w:rsidRPr="00212B51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12B51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212B51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212B5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325" w:type="dxa"/>
          </w:tcPr>
          <w:p w:rsidR="00AB5F1D" w:rsidRPr="00212B51" w:rsidRDefault="00AB5F1D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212B5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AB5F1D" w:rsidRPr="00212B51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AB5F1D" w:rsidRPr="00212B51" w:rsidRDefault="00AB5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B5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AB5F1D" w:rsidRPr="00212B51" w:rsidRDefault="00AB5F1D" w:rsidP="00FD40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AB5F1D" w:rsidRDefault="00AB5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B5F1D" w:rsidRPr="00212B51" w:rsidRDefault="00AB5F1D" w:rsidP="00AB5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1D" w:rsidRPr="000E62C1" w:rsidTr="00AB5F1D">
        <w:trPr>
          <w:trHeight w:val="320"/>
        </w:trPr>
        <w:tc>
          <w:tcPr>
            <w:tcW w:w="445" w:type="dxa"/>
          </w:tcPr>
          <w:p w:rsidR="00AB5F1D" w:rsidRPr="00BC1C8B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C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60" w:type="dxa"/>
          </w:tcPr>
          <w:p w:rsidR="00AB5F1D" w:rsidRPr="00BC1C8B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C8B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Сабирова Фирүза Маратовна</w:t>
            </w:r>
          </w:p>
        </w:tc>
        <w:tc>
          <w:tcPr>
            <w:tcW w:w="1289" w:type="dxa"/>
          </w:tcPr>
          <w:p w:rsidR="00AB5F1D" w:rsidRPr="00BC1C8B" w:rsidRDefault="00AB5F1D" w:rsidP="00373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422112,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РТ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укморский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район,п.г.т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Кукмор, ул.Н.Баяна,д.40</w:t>
            </w:r>
          </w:p>
        </w:tc>
        <w:tc>
          <w:tcPr>
            <w:tcW w:w="1989" w:type="dxa"/>
          </w:tcPr>
          <w:p w:rsidR="00AB5F1D" w:rsidRPr="00BC1C8B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C8B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BC1C8B">
              <w:rPr>
                <w:rFonts w:ascii="Times New Roman" w:hAnsi="Times New Roman" w:cs="Times New Roman"/>
                <w:sz w:val="16"/>
                <w:szCs w:val="16"/>
              </w:rPr>
              <w:t>Кукморская</w:t>
            </w:r>
            <w:proofErr w:type="spellEnd"/>
            <w:r w:rsidRPr="00BC1C8B">
              <w:rPr>
                <w:rFonts w:ascii="Times New Roman" w:hAnsi="Times New Roman" w:cs="Times New Roman"/>
                <w:sz w:val="16"/>
                <w:szCs w:val="16"/>
              </w:rPr>
              <w:t xml:space="preserve"> средняя школа №3» </w:t>
            </w:r>
            <w:proofErr w:type="spellStart"/>
            <w:r w:rsidRPr="00BC1C8B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C1C8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РТ</w:t>
            </w:r>
          </w:p>
        </w:tc>
        <w:tc>
          <w:tcPr>
            <w:tcW w:w="3138" w:type="dxa"/>
          </w:tcPr>
          <w:p w:rsidR="00AB5F1D" w:rsidRPr="00BC1C8B" w:rsidRDefault="00AB5F1D" w:rsidP="00BC1C8B">
            <w:pPr>
              <w:tabs>
                <w:tab w:val="left" w:pos="10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BC1C8B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“КИТАП УКЫРГА ҖӘЛЕП ИТҮЧЕ ТЫЛСЫМЧЫ”</w:t>
            </w:r>
          </w:p>
          <w:p w:rsidR="00AB5F1D" w:rsidRPr="00BC1C8B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990" w:type="dxa"/>
          </w:tcPr>
          <w:p w:rsidR="00AB5F1D" w:rsidRPr="00BC1C8B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2325" w:type="dxa"/>
          </w:tcPr>
          <w:p w:rsidR="00AB5F1D" w:rsidRPr="00B22C67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8E35E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vacilja@mail.ru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89050395692</w:t>
            </w:r>
          </w:p>
        </w:tc>
        <w:tc>
          <w:tcPr>
            <w:tcW w:w="1770" w:type="dxa"/>
          </w:tcPr>
          <w:p w:rsidR="00AB5F1D" w:rsidRPr="00B22C67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Назмиева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Василя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Госмановна</w:t>
            </w:r>
            <w:proofErr w:type="spellEnd"/>
          </w:p>
        </w:tc>
        <w:tc>
          <w:tcPr>
            <w:tcW w:w="1483" w:type="dxa"/>
          </w:tcPr>
          <w:p w:rsidR="00AB5F1D" w:rsidRPr="00B22C67" w:rsidRDefault="00AB5F1D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</w:tbl>
    <w:p w:rsidR="00A549A9" w:rsidRDefault="00A549A9"/>
    <w:sectPr w:rsidR="00A549A9" w:rsidSect="00B92C9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C97"/>
    <w:rsid w:val="00105550"/>
    <w:rsid w:val="00176DAB"/>
    <w:rsid w:val="00212B51"/>
    <w:rsid w:val="0037321A"/>
    <w:rsid w:val="0050251B"/>
    <w:rsid w:val="008F77AC"/>
    <w:rsid w:val="00A549A9"/>
    <w:rsid w:val="00AB5F1D"/>
    <w:rsid w:val="00AC78CB"/>
    <w:rsid w:val="00B22C67"/>
    <w:rsid w:val="00B92C97"/>
    <w:rsid w:val="00BC1C8B"/>
    <w:rsid w:val="00CE74CB"/>
    <w:rsid w:val="00D110E6"/>
    <w:rsid w:val="00D84BC6"/>
    <w:rsid w:val="00E35D32"/>
    <w:rsid w:val="00F429C0"/>
    <w:rsid w:val="00F54032"/>
    <w:rsid w:val="00FD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92C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cilja@mail.ru" TargetMode="External"/><Relationship Id="rId4" Type="http://schemas.openxmlformats.org/officeDocument/2006/relationships/hyperlink" Target="mailto:alsu_ganieva8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793</Characters>
  <Application>Microsoft Office Word</Application>
  <DocSecurity>0</DocSecurity>
  <Lines>6</Lines>
  <Paragraphs>1</Paragraphs>
  <ScaleCrop>false</ScaleCrop>
  <Company>Home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2021-11-09T18:15:00Z</dcterms:created>
  <dcterms:modified xsi:type="dcterms:W3CDTF">2021-11-09T18:16:00Z</dcterms:modified>
</cp:coreProperties>
</file>